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6BE42348"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w:t>
      </w:r>
      <w:r w:rsidR="005E47D7">
        <w:rPr>
          <w:rFonts w:cstheme="minorHAnsi"/>
          <w:color w:val="000000" w:themeColor="text1"/>
          <w:sz w:val="20"/>
          <w:szCs w:val="20"/>
        </w:rPr>
        <w:t xml:space="preserve"> część 1</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4163B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4163B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Określenie przedmiotu za</w:t>
      </w:r>
      <w:r w:rsidR="008356FF" w:rsidRPr="004163B0">
        <w:rPr>
          <w:rFonts w:asciiTheme="minorHAnsi" w:hAnsiTheme="minorHAnsi" w:cstheme="minorHAnsi"/>
          <w:b/>
          <w:sz w:val="20"/>
        </w:rPr>
        <w:t>mówienia</w:t>
      </w:r>
      <w:r w:rsidR="006376AA" w:rsidRPr="004163B0">
        <w:rPr>
          <w:rFonts w:asciiTheme="minorHAnsi" w:hAnsiTheme="minorHAnsi" w:cstheme="minorHAnsi"/>
          <w:b/>
          <w:sz w:val="20"/>
        </w:rPr>
        <w:t xml:space="preserve"> </w:t>
      </w:r>
    </w:p>
    <w:p w14:paraId="7A3A58D2" w14:textId="45FDA187" w:rsidR="00EB702B" w:rsidRDefault="005A7035" w:rsidP="00D1479A">
      <w:pPr>
        <w:spacing w:before="100" w:beforeAutospacing="1" w:after="100" w:afterAutospacing="1"/>
        <w:rPr>
          <w:b/>
          <w:szCs w:val="22"/>
        </w:rPr>
      </w:pPr>
      <w:r w:rsidRPr="00EB702B">
        <w:rPr>
          <w:rFonts w:asciiTheme="minorHAnsi" w:hAnsiTheme="minorHAnsi" w:cstheme="minorHAnsi"/>
          <w:sz w:val="20"/>
        </w:rPr>
        <w:t>Przedmiotem postępowania zakupowego j</w:t>
      </w:r>
      <w:r w:rsidR="00821178" w:rsidRPr="00EB702B">
        <w:rPr>
          <w:rFonts w:asciiTheme="minorHAnsi" w:hAnsiTheme="minorHAnsi" w:cstheme="minorHAnsi"/>
          <w:sz w:val="20"/>
        </w:rPr>
        <w:t xml:space="preserve">est </w:t>
      </w:r>
      <w:r w:rsidR="00E34752" w:rsidRPr="00EB702B">
        <w:rPr>
          <w:rFonts w:asciiTheme="minorHAnsi" w:hAnsiTheme="minorHAnsi" w:cstheme="minorHAnsi"/>
          <w:sz w:val="20"/>
        </w:rPr>
        <w:t xml:space="preserve">opracowanie dokumentacji </w:t>
      </w:r>
      <w:r w:rsidR="00474FFF" w:rsidRPr="00EB702B">
        <w:rPr>
          <w:rFonts w:asciiTheme="minorHAnsi" w:hAnsiTheme="minorHAnsi" w:cstheme="minorHAnsi"/>
          <w:sz w:val="20"/>
        </w:rPr>
        <w:t>projektowej w branży elektroenergetyczne</w:t>
      </w:r>
      <w:r w:rsidR="008B2790" w:rsidRPr="00EB702B">
        <w:rPr>
          <w:rFonts w:asciiTheme="minorHAnsi" w:hAnsiTheme="minorHAnsi" w:cstheme="minorHAnsi"/>
          <w:sz w:val="20"/>
        </w:rPr>
        <w:t>j na terenie działania OŁD w RE</w:t>
      </w:r>
      <w:r w:rsidR="00474FFF" w:rsidRPr="00EB702B">
        <w:rPr>
          <w:rFonts w:asciiTheme="minorHAnsi" w:hAnsiTheme="minorHAnsi" w:cstheme="minorHAnsi"/>
          <w:sz w:val="20"/>
        </w:rPr>
        <w:t xml:space="preserve"> </w:t>
      </w:r>
      <w:r w:rsidR="00776F0B" w:rsidRPr="00EB702B">
        <w:rPr>
          <w:rFonts w:asciiTheme="minorHAnsi" w:hAnsiTheme="minorHAnsi" w:cstheme="minorHAnsi"/>
          <w:b/>
          <w:sz w:val="20"/>
        </w:rPr>
        <w:t xml:space="preserve">Żyrardów </w:t>
      </w:r>
      <w:r w:rsidR="008B2790" w:rsidRPr="00EB702B">
        <w:rPr>
          <w:rFonts w:asciiTheme="minorHAnsi" w:hAnsiTheme="minorHAnsi" w:cstheme="minorHAnsi"/>
          <w:sz w:val="20"/>
        </w:rPr>
        <w:t xml:space="preserve">dla zadania </w:t>
      </w:r>
      <w:r w:rsidR="00574BD8" w:rsidRPr="00EB702B">
        <w:rPr>
          <w:rFonts w:asciiTheme="minorHAnsi" w:hAnsiTheme="minorHAnsi" w:cstheme="minorHAnsi"/>
          <w:sz w:val="20"/>
        </w:rPr>
        <w:t>pn.</w:t>
      </w:r>
      <w:r w:rsidR="00EB702B">
        <w:rPr>
          <w:b/>
          <w:szCs w:val="22"/>
        </w:rPr>
        <w:t>"</w:t>
      </w:r>
      <w:r w:rsidR="006E5E69" w:rsidRPr="006E5E69">
        <w:t xml:space="preserve"> </w:t>
      </w:r>
      <w:r w:rsidR="00D1479A" w:rsidRPr="00D1479A">
        <w:rPr>
          <w:rFonts w:ascii="Arial" w:eastAsia="Calibri" w:hAnsi="Arial" w:cs="Arial"/>
          <w:b/>
          <w:i/>
          <w:szCs w:val="22"/>
          <w:lang w:eastAsia="pl-PL"/>
        </w:rPr>
        <w:t>Przebudowa  linii napowietrznej  15kV GPZ Skierniewice- Łyszkowice do stacji „Grzybowa” (22-0683) w Skierniewicach</w:t>
      </w:r>
      <w:r w:rsidR="00EB702B" w:rsidRPr="00EB702B">
        <w:rPr>
          <w:b/>
          <w:szCs w:val="22"/>
        </w:rPr>
        <w:t>”</w:t>
      </w:r>
      <w:r w:rsidR="00D1479A">
        <w:rPr>
          <w:b/>
          <w:szCs w:val="22"/>
        </w:rPr>
        <w:t>.</w:t>
      </w:r>
    </w:p>
    <w:p w14:paraId="20E12628" w14:textId="77777777" w:rsidR="00EB702B" w:rsidRDefault="00EB702B" w:rsidP="00EB702B">
      <w:pPr>
        <w:pStyle w:val="Default"/>
        <w:jc w:val="center"/>
        <w:rPr>
          <w:b/>
          <w:sz w:val="22"/>
          <w:szCs w:val="22"/>
        </w:rPr>
      </w:pPr>
    </w:p>
    <w:p w14:paraId="5B607434" w14:textId="1DFD7E40" w:rsidR="00821178" w:rsidRPr="00EB702B" w:rsidRDefault="008B2790" w:rsidP="00EB702B">
      <w:pPr>
        <w:pStyle w:val="Default"/>
        <w:rPr>
          <w:b/>
          <w:color w:val="auto"/>
          <w:sz w:val="22"/>
          <w:szCs w:val="22"/>
        </w:rPr>
      </w:pPr>
      <w:r w:rsidRPr="00EB702B">
        <w:rPr>
          <w:rFonts w:asciiTheme="minorHAnsi" w:hAnsiTheme="minorHAnsi" w:cstheme="minorHAnsi"/>
          <w:sz w:val="20"/>
        </w:rPr>
        <w:t xml:space="preserve"> –</w:t>
      </w:r>
      <w:r w:rsidR="00474FFF" w:rsidRPr="00EB702B">
        <w:rPr>
          <w:rFonts w:asciiTheme="minorHAnsi" w:hAnsiTheme="minorHAnsi" w:cstheme="minorHAnsi"/>
          <w:sz w:val="20"/>
        </w:rPr>
        <w:t xml:space="preserve"> zgodnie z załącznikiem nr </w:t>
      </w:r>
      <w:r w:rsidR="00474FFF" w:rsidRPr="00EB702B">
        <w:rPr>
          <w:rFonts w:asciiTheme="minorHAnsi" w:hAnsiTheme="minorHAnsi" w:cstheme="minorHAnsi"/>
          <w:b/>
          <w:sz w:val="20"/>
        </w:rPr>
        <w:t>1.</w:t>
      </w:r>
      <w:r w:rsidR="004D00F1" w:rsidRPr="00EB702B">
        <w:rPr>
          <w:rFonts w:asciiTheme="minorHAnsi" w:hAnsiTheme="minorHAnsi" w:cstheme="minorHAnsi"/>
          <w:b/>
          <w:sz w:val="20"/>
        </w:rPr>
        <w:t>7</w:t>
      </w:r>
      <w:r w:rsidR="00474FFF" w:rsidRPr="00EB702B">
        <w:rPr>
          <w:rFonts w:asciiTheme="minorHAnsi" w:hAnsiTheme="minorHAnsi" w:cstheme="minorHAnsi"/>
          <w:b/>
          <w:sz w:val="20"/>
        </w:rPr>
        <w:t xml:space="preserve"> do SWZ</w:t>
      </w:r>
      <w:r w:rsidR="00BC792F" w:rsidRPr="00EB702B">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28A2E2D"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8B6378">
        <w:rPr>
          <w:rFonts w:ascii="Calibri" w:hAnsi="Calibri" w:cs="Calibri"/>
          <w:sz w:val="20"/>
        </w:rPr>
        <w:t xml:space="preserve"> z PGE Dystrybucja </w:t>
      </w:r>
      <w:r w:rsidR="003C2B2F">
        <w:rPr>
          <w:rFonts w:ascii="Calibri" w:hAnsi="Calibri" w:cs="Calibri"/>
          <w:sz w:val="20"/>
        </w:rPr>
        <w:t xml:space="preserve">S.A </w:t>
      </w:r>
      <w:r w:rsidR="00BC792F">
        <w:rPr>
          <w:rFonts w:ascii="Calibri" w:hAnsi="Calibri" w:cs="Calibri"/>
          <w:sz w:val="20"/>
        </w:rPr>
        <w:t>.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78583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 xml:space="preserve">Termin realizacji </w:t>
      </w:r>
      <w:r w:rsidR="005A7035" w:rsidRPr="0078583F">
        <w:rPr>
          <w:rFonts w:ascii="Calibri" w:hAnsi="Calibri" w:cs="Calibri"/>
          <w:b/>
          <w:sz w:val="20"/>
        </w:rPr>
        <w:t>zamówienia</w:t>
      </w:r>
    </w:p>
    <w:p w14:paraId="78B46CBA" w14:textId="2C0EB5A7" w:rsidR="00BC792F" w:rsidRPr="00BC792F" w:rsidRDefault="006E5E69" w:rsidP="00A473BE">
      <w:pPr>
        <w:pStyle w:val="Akapitzlist"/>
        <w:spacing w:before="120" w:line="276" w:lineRule="auto"/>
        <w:ind w:left="284"/>
        <w:outlineLvl w:val="0"/>
        <w:rPr>
          <w:rFonts w:ascii="Calibri" w:hAnsi="Calibri" w:cs="Calibri"/>
          <w:b/>
          <w:sz w:val="20"/>
        </w:rPr>
      </w:pPr>
      <w:r>
        <w:rPr>
          <w:rFonts w:ascii="Calibri" w:hAnsi="Calibri" w:cs="Calibri"/>
          <w:b/>
          <w:sz w:val="20"/>
        </w:rPr>
        <w:t>24</w:t>
      </w:r>
      <w:r w:rsidR="004638FF">
        <w:rPr>
          <w:rFonts w:ascii="Calibri" w:hAnsi="Calibri" w:cs="Calibri"/>
          <w:b/>
          <w:sz w:val="20"/>
        </w:rPr>
        <w:t xml:space="preserve"> miesię</w:t>
      </w:r>
      <w:r w:rsidR="00FD3A7B">
        <w:rPr>
          <w:rFonts w:ascii="Calibri" w:hAnsi="Calibri" w:cs="Calibri"/>
          <w:b/>
          <w:sz w:val="20"/>
        </w:rPr>
        <w:t>c</w:t>
      </w:r>
      <w:r w:rsidR="004638FF">
        <w:rPr>
          <w:rFonts w:ascii="Calibri" w:hAnsi="Calibri" w:cs="Calibri"/>
          <w:b/>
          <w:sz w:val="20"/>
        </w:rPr>
        <w:t>y</w:t>
      </w:r>
      <w:r w:rsidR="00776F0B" w:rsidRPr="0078583F">
        <w:rPr>
          <w:rFonts w:ascii="Calibri" w:hAnsi="Calibri" w:cs="Calibri"/>
          <w:b/>
          <w:sz w:val="20"/>
        </w:rPr>
        <w:t xml:space="preserve"> </w:t>
      </w:r>
      <w:r w:rsidR="00474FFF" w:rsidRPr="0078583F">
        <w:rPr>
          <w:rFonts w:ascii="Calibri" w:hAnsi="Calibri" w:cs="Calibri"/>
          <w:b/>
          <w:sz w:val="20"/>
        </w:rPr>
        <w:t xml:space="preserve"> od dnia </w:t>
      </w:r>
      <w:r w:rsidR="00474FFF" w:rsidRPr="00474FFF">
        <w:rPr>
          <w:rFonts w:ascii="Calibri" w:hAnsi="Calibri" w:cs="Calibri"/>
          <w:b/>
          <w:sz w:val="20"/>
        </w:rPr>
        <w:t>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lastRenderedPageBreak/>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005A20E4" w:rsidRPr="00EC1CD7">
        <w:rPr>
          <w:rFonts w:asciiTheme="minorHAnsi" w:hAnsiTheme="minorHAnsi" w:cstheme="minorHAnsi"/>
          <w:bCs/>
          <w:iCs/>
          <w:color w:val="00B0F0"/>
          <w:sz w:val="20"/>
        </w:rPr>
        <w:t xml:space="preserve">Wzór umowy o udostępnieniu nieruchomości </w:t>
      </w:r>
      <w:r w:rsidR="005A20E4" w:rsidRPr="00EC1CD7">
        <w:rPr>
          <w:rFonts w:asciiTheme="minorHAnsi" w:hAnsiTheme="minorHAnsi" w:cstheme="minorHAnsi"/>
          <w:color w:val="00B0F0"/>
          <w:sz w:val="20"/>
        </w:rPr>
        <w:t>w celu budowy urządzeń energetycznych</w:t>
      </w:r>
    </w:p>
    <w:p w14:paraId="0C8BE382" w14:textId="59906DD1"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w:t>
      </w:r>
      <w:r w:rsidR="005A20E4" w:rsidRPr="005A20E4">
        <w:rPr>
          <w:rFonts w:asciiTheme="minorHAnsi" w:hAnsiTheme="minorHAnsi" w:cstheme="minorHAnsi"/>
          <w:color w:val="00B0F0"/>
          <w:sz w:val="20"/>
        </w:rPr>
        <w:t xml:space="preserve">porozumienia o ustanowienie nieodpłatnej służebności </w:t>
      </w:r>
      <w:proofErr w:type="spellStart"/>
      <w:r w:rsidR="005A20E4" w:rsidRPr="005A20E4">
        <w:rPr>
          <w:rFonts w:asciiTheme="minorHAnsi" w:hAnsiTheme="minorHAnsi" w:cstheme="minorHAnsi"/>
          <w:color w:val="00B0F0"/>
          <w:sz w:val="20"/>
        </w:rPr>
        <w:t>przesyłu</w:t>
      </w:r>
      <w:proofErr w:type="spellEnd"/>
    </w:p>
    <w:p w14:paraId="6DA3A0FB" w14:textId="7DF2FB0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005A20E4" w:rsidRPr="005A20E4">
        <w:rPr>
          <w:rFonts w:asciiTheme="minorHAnsi" w:hAnsiTheme="minorHAnsi" w:cstheme="minorHAnsi"/>
          <w:color w:val="00B0F0"/>
          <w:sz w:val="20"/>
        </w:rPr>
        <w:t xml:space="preserve">Wzór porozumienia o ustanowienie odpłatnej służebności </w:t>
      </w:r>
      <w:proofErr w:type="spellStart"/>
      <w:r w:rsidR="005A20E4" w:rsidRPr="005A20E4">
        <w:rPr>
          <w:rFonts w:asciiTheme="minorHAnsi" w:hAnsiTheme="minorHAnsi" w:cstheme="minorHAnsi"/>
          <w:color w:val="00B0F0"/>
          <w:sz w:val="20"/>
        </w:rPr>
        <w:t>przesyłu</w:t>
      </w:r>
      <w:proofErr w:type="spellEnd"/>
    </w:p>
    <w:p w14:paraId="3963A436" w14:textId="2FEA6B00" w:rsidR="00DA054A" w:rsidRPr="00D0430A" w:rsidRDefault="00DA054A" w:rsidP="00DA054A">
      <w:pPr>
        <w:rPr>
          <w:rFonts w:asciiTheme="minorHAnsi" w:hAnsiTheme="minorHAnsi" w:cstheme="minorHAnsi"/>
          <w:sz w:val="20"/>
        </w:rPr>
      </w:pPr>
      <w:r w:rsidRPr="00D0430A">
        <w:rPr>
          <w:rFonts w:asciiTheme="minorHAnsi" w:hAnsiTheme="minorHAnsi" w:cstheme="minorHAnsi"/>
          <w:sz w:val="20"/>
        </w:rPr>
        <w:t xml:space="preserve">Załącznik nr 1.6 – </w:t>
      </w:r>
      <w:r w:rsidR="00D0430A" w:rsidRPr="00D0430A">
        <w:rPr>
          <w:rFonts w:asciiTheme="minorHAnsi" w:hAnsiTheme="minorHAnsi" w:cstheme="minorHAnsi"/>
          <w:color w:val="00B0F0"/>
          <w:sz w:val="20"/>
        </w:rPr>
        <w:t xml:space="preserve">Wytyczne </w:t>
      </w:r>
      <w:r w:rsidR="00D0430A">
        <w:rPr>
          <w:rFonts w:asciiTheme="minorHAnsi" w:hAnsiTheme="minorHAnsi" w:cstheme="minorHAnsi"/>
          <w:color w:val="00B0F0"/>
          <w:sz w:val="20"/>
        </w:rPr>
        <w:t xml:space="preserve">dla projektantów – układanie kabli SN </w:t>
      </w:r>
      <w:r w:rsidR="00D0430A" w:rsidRPr="00D0430A">
        <w:rPr>
          <w:rFonts w:asciiTheme="minorHAnsi" w:hAnsiTheme="minorHAnsi" w:cstheme="minorHAnsi"/>
          <w:color w:val="00B0F0"/>
          <w:sz w:val="20"/>
        </w:rPr>
        <w:t xml:space="preserve">metodą płużenia </w:t>
      </w:r>
    </w:p>
    <w:p w14:paraId="26BC479E" w14:textId="53D7745D"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 xml:space="preserve">Załącznik nr 1.7 – </w:t>
      </w:r>
      <w:r w:rsidR="004D00F1" w:rsidRPr="0078583F">
        <w:rPr>
          <w:rFonts w:asciiTheme="minorHAnsi" w:hAnsiTheme="minorHAnsi" w:cstheme="minorHAnsi"/>
          <w:sz w:val="20"/>
        </w:rPr>
        <w:t>Specyfikacja techniczna</w:t>
      </w:r>
    </w:p>
    <w:p w14:paraId="00F5C7D4" w14:textId="07F185AB"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Załącznik nr 1.8 – Mapka podgl</w:t>
      </w:r>
      <w:r w:rsidR="003A3376" w:rsidRPr="0078583F">
        <w:rPr>
          <w:rFonts w:asciiTheme="minorHAnsi" w:hAnsiTheme="minorHAnsi" w:cstheme="minorHAnsi"/>
          <w:sz w:val="20"/>
        </w:rPr>
        <w:t>ą</w:t>
      </w:r>
      <w:r w:rsidRPr="0078583F">
        <w:rPr>
          <w:rFonts w:asciiTheme="minorHAnsi" w:hAnsiTheme="minorHAnsi" w:cstheme="minorHAnsi"/>
          <w:sz w:val="20"/>
        </w:rPr>
        <w:t>dowa</w:t>
      </w:r>
    </w:p>
    <w:p w14:paraId="1E394313" w14:textId="7C4A5EB8" w:rsidR="00F0010F" w:rsidRPr="0078583F" w:rsidRDefault="00F0010F" w:rsidP="00DA054A">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1CA26208"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71298C">
        <w:rPr>
          <w:rFonts w:asciiTheme="minorHAnsi" w:hAnsiTheme="minorHAnsi" w:cstheme="minorHAnsi"/>
          <w:sz w:val="20"/>
        </w:rPr>
        <w:t>Łódź</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7B8398D"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Klauzula – zatwierdzenie do realizacji (dotyc</w:t>
      </w:r>
      <w:r w:rsidR="007A7DE8">
        <w:rPr>
          <w:rFonts w:asciiTheme="minorHAnsi" w:hAnsiTheme="minorHAnsi" w:cstheme="minorHAnsi"/>
          <w:sz w:val="20"/>
        </w:rPr>
        <w:t>zy PGE Dystrybucja S.A. Oddział Łódź</w:t>
      </w:r>
      <w:r w:rsidRPr="005873E7">
        <w:rPr>
          <w:rFonts w:asciiTheme="minorHAnsi" w:hAnsiTheme="minorHAnsi" w:cstheme="minorHAnsi"/>
          <w:sz w:val="20"/>
        </w:rPr>
        <w:t>)</w:t>
      </w:r>
    </w:p>
    <w:p w14:paraId="6AB1F940" w14:textId="403F0069"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 xml:space="preserve">y PGE Dystrybucja S.A. Oddział </w:t>
      </w:r>
      <w:r w:rsidR="007A7DE8">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77777777"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SWZ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62D06E3" w:rsidR="00A6238A" w:rsidRPr="00A6238A" w:rsidRDefault="005A20E4" w:rsidP="00A6238A">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2FEE3F5B"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597E1095"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22462C8D"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77777777"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DB3A137" w14:textId="77777777" w:rsidR="00037857" w:rsidRPr="00037857" w:rsidRDefault="00037857" w:rsidP="00037857">
      <w:pPr>
        <w:rPr>
          <w:rFonts w:asciiTheme="minorHAnsi" w:hAnsiTheme="minorHAnsi" w:cstheme="minorHAnsi"/>
          <w:sz w:val="20"/>
        </w:rPr>
      </w:pPr>
    </w:p>
    <w:p w14:paraId="0F3C7700" w14:textId="77777777" w:rsidR="00037857" w:rsidRPr="00037857" w:rsidRDefault="00037857" w:rsidP="00037857">
      <w:pPr>
        <w:rPr>
          <w:rFonts w:asciiTheme="minorHAnsi" w:hAnsiTheme="minorHAnsi" w:cstheme="minorHAnsi"/>
          <w:sz w:val="20"/>
        </w:rPr>
      </w:pPr>
    </w:p>
    <w:p w14:paraId="1DAE016F" w14:textId="77777777" w:rsidR="00037857" w:rsidRPr="00037857" w:rsidRDefault="00037857" w:rsidP="00037857">
      <w:pPr>
        <w:rPr>
          <w:rFonts w:asciiTheme="minorHAnsi" w:hAnsiTheme="minorHAnsi" w:cstheme="minorHAnsi"/>
          <w:sz w:val="20"/>
        </w:rPr>
      </w:pPr>
    </w:p>
    <w:p w14:paraId="3779CF46" w14:textId="77777777" w:rsidR="00037857" w:rsidRPr="00037857" w:rsidRDefault="00037857" w:rsidP="00037857">
      <w:pPr>
        <w:spacing w:after="200" w:line="276" w:lineRule="auto"/>
        <w:jc w:val="left"/>
        <w:rPr>
          <w:rFonts w:asciiTheme="minorHAnsi" w:eastAsiaTheme="minorHAnsi" w:hAnsiTheme="minorHAnsi" w:cstheme="minorBidi"/>
          <w:szCs w:val="22"/>
        </w:rPr>
      </w:pP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1080A42C" w14:textId="60450BEB" w:rsidR="00BE0422"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w:t>
      </w:r>
      <w:r w:rsidR="00BE0422">
        <w:rPr>
          <w:rFonts w:asciiTheme="minorHAnsi" w:hAnsiTheme="minorHAnsi" w:cstheme="minorHAnsi"/>
          <w:b/>
          <w:sz w:val="20"/>
        </w:rPr>
        <w:t>–</w:t>
      </w:r>
      <w:r w:rsidR="007F1B03">
        <w:rPr>
          <w:rFonts w:asciiTheme="minorHAnsi" w:hAnsiTheme="minorHAnsi" w:cstheme="minorHAnsi"/>
          <w:b/>
          <w:sz w:val="20"/>
        </w:rPr>
        <w:t xml:space="preserve"> </w:t>
      </w:r>
      <w:r w:rsidR="00BE0422">
        <w:rPr>
          <w:rFonts w:asciiTheme="minorHAnsi" w:hAnsiTheme="minorHAnsi" w:cstheme="minorHAnsi"/>
          <w:b/>
          <w:sz w:val="20"/>
        </w:rPr>
        <w:t xml:space="preserve">Wytyczne dla projektantów – układanie kabli SN metodą płużenia </w:t>
      </w: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3C91" w14:textId="77777777" w:rsidR="00025A4D" w:rsidRDefault="00025A4D" w:rsidP="004A302B">
      <w:pPr>
        <w:spacing w:line="240" w:lineRule="auto"/>
      </w:pPr>
      <w:r>
        <w:separator/>
      </w:r>
    </w:p>
  </w:endnote>
  <w:endnote w:type="continuationSeparator" w:id="0">
    <w:p w14:paraId="14D63644" w14:textId="77777777" w:rsidR="00025A4D" w:rsidRDefault="00025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653C64A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E5E69">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E5E69">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21CC" w14:textId="77777777" w:rsidR="00025A4D" w:rsidRDefault="00025A4D" w:rsidP="004A302B">
      <w:pPr>
        <w:spacing w:line="240" w:lineRule="auto"/>
      </w:pPr>
      <w:r>
        <w:separator/>
      </w:r>
    </w:p>
  </w:footnote>
  <w:footnote w:type="continuationSeparator" w:id="0">
    <w:p w14:paraId="607EADCB" w14:textId="77777777" w:rsidR="00025A4D" w:rsidRDefault="00025A4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996838486">
    <w:abstractNumId w:val="14"/>
  </w:num>
  <w:num w:numId="2" w16cid:durableId="2115050789">
    <w:abstractNumId w:val="15"/>
  </w:num>
  <w:num w:numId="3" w16cid:durableId="1848866398">
    <w:abstractNumId w:val="18"/>
  </w:num>
  <w:num w:numId="4" w16cid:durableId="1599479801">
    <w:abstractNumId w:val="23"/>
  </w:num>
  <w:num w:numId="5" w16cid:durableId="994841777">
    <w:abstractNumId w:val="27"/>
  </w:num>
  <w:num w:numId="6" w16cid:durableId="1351681676">
    <w:abstractNumId w:val="10"/>
  </w:num>
  <w:num w:numId="7" w16cid:durableId="1133249805">
    <w:abstractNumId w:val="17"/>
  </w:num>
  <w:num w:numId="8" w16cid:durableId="1533033825">
    <w:abstractNumId w:val="9"/>
  </w:num>
  <w:num w:numId="9" w16cid:durableId="670720679">
    <w:abstractNumId w:val="38"/>
  </w:num>
  <w:num w:numId="10" w16cid:durableId="1240168491">
    <w:abstractNumId w:val="20"/>
  </w:num>
  <w:num w:numId="11" w16cid:durableId="359672934">
    <w:abstractNumId w:val="19"/>
  </w:num>
  <w:num w:numId="12" w16cid:durableId="1267343097">
    <w:abstractNumId w:val="30"/>
  </w:num>
  <w:num w:numId="13" w16cid:durableId="625815817">
    <w:abstractNumId w:val="28"/>
  </w:num>
  <w:num w:numId="14" w16cid:durableId="1156993894">
    <w:abstractNumId w:val="6"/>
  </w:num>
  <w:num w:numId="15" w16cid:durableId="483357181">
    <w:abstractNumId w:val="12"/>
  </w:num>
  <w:num w:numId="16" w16cid:durableId="315644144">
    <w:abstractNumId w:val="32"/>
  </w:num>
  <w:num w:numId="17" w16cid:durableId="1109662374">
    <w:abstractNumId w:val="5"/>
  </w:num>
  <w:num w:numId="18" w16cid:durableId="2130778336">
    <w:abstractNumId w:val="7"/>
  </w:num>
  <w:num w:numId="19" w16cid:durableId="356583273">
    <w:abstractNumId w:val="33"/>
  </w:num>
  <w:num w:numId="20" w16cid:durableId="67925920">
    <w:abstractNumId w:val="25"/>
  </w:num>
  <w:num w:numId="21" w16cid:durableId="771166550">
    <w:abstractNumId w:val="40"/>
  </w:num>
  <w:num w:numId="22" w16cid:durableId="1278179632">
    <w:abstractNumId w:val="35"/>
  </w:num>
  <w:num w:numId="23" w16cid:durableId="1275093756">
    <w:abstractNumId w:val="29"/>
  </w:num>
  <w:num w:numId="24" w16cid:durableId="565185069">
    <w:abstractNumId w:val="22"/>
  </w:num>
  <w:num w:numId="25" w16cid:durableId="1087074178">
    <w:abstractNumId w:val="39"/>
  </w:num>
  <w:num w:numId="26" w16cid:durableId="489638663">
    <w:abstractNumId w:val="37"/>
  </w:num>
  <w:num w:numId="27" w16cid:durableId="502936990">
    <w:abstractNumId w:val="21"/>
  </w:num>
  <w:num w:numId="28" w16cid:durableId="505947203">
    <w:abstractNumId w:val="24"/>
  </w:num>
  <w:num w:numId="29" w16cid:durableId="1725174285">
    <w:abstractNumId w:val="31"/>
  </w:num>
  <w:num w:numId="30" w16cid:durableId="1628706966">
    <w:abstractNumId w:val="34"/>
  </w:num>
  <w:num w:numId="31" w16cid:durableId="742071615">
    <w:abstractNumId w:val="4"/>
  </w:num>
  <w:num w:numId="32" w16cid:durableId="222180349">
    <w:abstractNumId w:val="8"/>
  </w:num>
  <w:num w:numId="33" w16cid:durableId="1171600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3416978">
    <w:abstractNumId w:val="36"/>
  </w:num>
  <w:num w:numId="35" w16cid:durableId="953631649">
    <w:abstractNumId w:val="16"/>
  </w:num>
  <w:num w:numId="36" w16cid:durableId="1173839161">
    <w:abstractNumId w:val="11"/>
  </w:num>
  <w:num w:numId="37" w16cid:durableId="153842719">
    <w:abstractNumId w:val="13"/>
  </w:num>
  <w:num w:numId="38" w16cid:durableId="350684288">
    <w:abstractNumId w:val="3"/>
  </w:num>
  <w:num w:numId="39" w16cid:durableId="574437683">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A4D"/>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26"/>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056"/>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C84"/>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22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5CA"/>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073"/>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2F"/>
    <w:rsid w:val="003C2B99"/>
    <w:rsid w:val="003C2FD0"/>
    <w:rsid w:val="003C39BE"/>
    <w:rsid w:val="003C547E"/>
    <w:rsid w:val="003C64D8"/>
    <w:rsid w:val="003C7649"/>
    <w:rsid w:val="003C7A3B"/>
    <w:rsid w:val="003C7F7D"/>
    <w:rsid w:val="003D27B6"/>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3B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F"/>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19"/>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2F"/>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1F8D"/>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03D"/>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7D7"/>
    <w:rsid w:val="005E481A"/>
    <w:rsid w:val="005E4A7B"/>
    <w:rsid w:val="005E53E0"/>
    <w:rsid w:val="005E6063"/>
    <w:rsid w:val="005E63DC"/>
    <w:rsid w:val="005E71EB"/>
    <w:rsid w:val="005F02BB"/>
    <w:rsid w:val="005F0649"/>
    <w:rsid w:val="005F0B1B"/>
    <w:rsid w:val="005F1ECA"/>
    <w:rsid w:val="005F3773"/>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0D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5E69"/>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0E2B"/>
    <w:rsid w:val="00711D36"/>
    <w:rsid w:val="00712338"/>
    <w:rsid w:val="0071298C"/>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EE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F0B"/>
    <w:rsid w:val="00780E0A"/>
    <w:rsid w:val="00782340"/>
    <w:rsid w:val="0078319C"/>
    <w:rsid w:val="00783534"/>
    <w:rsid w:val="00785158"/>
    <w:rsid w:val="0078583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BCA"/>
    <w:rsid w:val="007A4D2D"/>
    <w:rsid w:val="007A5A0C"/>
    <w:rsid w:val="007A6B8F"/>
    <w:rsid w:val="007A7DE8"/>
    <w:rsid w:val="007B2E2F"/>
    <w:rsid w:val="007B372D"/>
    <w:rsid w:val="007B374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75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378"/>
    <w:rsid w:val="008B65BB"/>
    <w:rsid w:val="008B69B1"/>
    <w:rsid w:val="008B7004"/>
    <w:rsid w:val="008B7D9C"/>
    <w:rsid w:val="008C1055"/>
    <w:rsid w:val="008C1260"/>
    <w:rsid w:val="008C127F"/>
    <w:rsid w:val="008C201E"/>
    <w:rsid w:val="008C21CF"/>
    <w:rsid w:val="008C3C7B"/>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17B01"/>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2B7"/>
    <w:rsid w:val="0095231D"/>
    <w:rsid w:val="00955B2D"/>
    <w:rsid w:val="00956311"/>
    <w:rsid w:val="0095638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679"/>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4FE"/>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87DE5"/>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E7E6D"/>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74"/>
    <w:rsid w:val="00C529E4"/>
    <w:rsid w:val="00C52A3C"/>
    <w:rsid w:val="00C5340E"/>
    <w:rsid w:val="00C538E0"/>
    <w:rsid w:val="00C53C93"/>
    <w:rsid w:val="00C54C62"/>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961D8"/>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BEC"/>
    <w:rsid w:val="00D06E24"/>
    <w:rsid w:val="00D072C7"/>
    <w:rsid w:val="00D07D6F"/>
    <w:rsid w:val="00D10625"/>
    <w:rsid w:val="00D10928"/>
    <w:rsid w:val="00D11B2C"/>
    <w:rsid w:val="00D1428B"/>
    <w:rsid w:val="00D1479A"/>
    <w:rsid w:val="00D14A49"/>
    <w:rsid w:val="00D160AA"/>
    <w:rsid w:val="00D166DF"/>
    <w:rsid w:val="00D202A1"/>
    <w:rsid w:val="00D20EA1"/>
    <w:rsid w:val="00D21C61"/>
    <w:rsid w:val="00D2236D"/>
    <w:rsid w:val="00D22439"/>
    <w:rsid w:val="00D245A7"/>
    <w:rsid w:val="00D25C8E"/>
    <w:rsid w:val="00D3114C"/>
    <w:rsid w:val="00D319DD"/>
    <w:rsid w:val="00D3219E"/>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59B"/>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E0B"/>
    <w:rsid w:val="00D86F81"/>
    <w:rsid w:val="00D8712F"/>
    <w:rsid w:val="00D87EFA"/>
    <w:rsid w:val="00D90546"/>
    <w:rsid w:val="00D914F4"/>
    <w:rsid w:val="00D92CAE"/>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02B"/>
    <w:rsid w:val="00EB721C"/>
    <w:rsid w:val="00EB7AC1"/>
    <w:rsid w:val="00EC0935"/>
    <w:rsid w:val="00EC165E"/>
    <w:rsid w:val="00EC1CD7"/>
    <w:rsid w:val="00EC2073"/>
    <w:rsid w:val="00EC33C8"/>
    <w:rsid w:val="00EC4992"/>
    <w:rsid w:val="00EC4E3D"/>
    <w:rsid w:val="00EC6C1E"/>
    <w:rsid w:val="00EC6FDB"/>
    <w:rsid w:val="00ED0661"/>
    <w:rsid w:val="00ED0668"/>
    <w:rsid w:val="00ED1312"/>
    <w:rsid w:val="00ED39EF"/>
    <w:rsid w:val="00ED3C0A"/>
    <w:rsid w:val="00ED491F"/>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1A56"/>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A7B"/>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87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5553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9398122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 opis przedmiotu zamówienia.docx</dmsv2BaseFileName>
    <dmsv2BaseDisplayName xmlns="http://schemas.microsoft.com/sharepoint/v3">Załącznik nr 1 część 1 do SWZ - opis przedmiotu zamówienia</dmsv2BaseDisplayName>
    <dmsv2SWPP2ObjectNumber xmlns="http://schemas.microsoft.com/sharepoint/v3">POST/DYS/OLD/GZ/04545/2025                        </dmsv2SWPP2ObjectNumber>
    <dmsv2SWPP2SumMD5 xmlns="http://schemas.microsoft.com/sharepoint/v3">ecd52ba1e2ee97312b89ad33569565ce</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23997184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JEUP5JKVCYQC-1133723987-11199</_dlc_DocId>
    <_dlc_DocIdUrl xmlns="a19cb1c7-c5c7-46d4-85ae-d83685407bba">
      <Url>https://swpp2.dms.gkpge.pl/sites/41/_layouts/15/DocIdRedir.aspx?ID=JEUP5JKVCYQC-1133723987-11199</Url>
      <Description>JEUP5JKVCYQC-1133723987-11199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888AA36-5D9C-42BE-BF14-8ACF11133E6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2A992EF-F46D-4159-A1AB-388364C495F0}">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CE741A8-D92C-4887-AF59-C4A97C9CB2C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5243</Words>
  <Characters>31463</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54</cp:revision>
  <cp:lastPrinted>2021-02-26T13:14:00Z</cp:lastPrinted>
  <dcterms:created xsi:type="dcterms:W3CDTF">2024-12-03T12:37:00Z</dcterms:created>
  <dcterms:modified xsi:type="dcterms:W3CDTF">2025-12-16T09:04:00Z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f34a4e91-3920-42cb-adf6-76e9f0727dd6</vt:lpwstr>
  </property>
</Properties>
</file>